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3AF1" w14:textId="3AADA4CF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0F0809">
        <w:rPr>
          <w:sz w:val="72"/>
        </w:rPr>
        <w:t>2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57D5D288" w14:textId="1139583E" w:rsidR="00B27C3E" w:rsidRPr="000F0809" w:rsidRDefault="000F0809" w:rsidP="0003549D">
      <w:pPr>
        <w:spacing w:after="0"/>
        <w:jc w:val="center"/>
        <w:rPr>
          <w:b/>
          <w:i/>
          <w:iCs/>
          <w:sz w:val="56"/>
        </w:rPr>
      </w:pPr>
      <w:r w:rsidRPr="000F0809">
        <w:rPr>
          <w:b/>
          <w:i/>
          <w:iCs/>
          <w:sz w:val="56"/>
        </w:rPr>
        <w:t>DRAFT</w:t>
      </w:r>
    </w:p>
    <w:p w14:paraId="40FAA10B" w14:textId="77777777" w:rsidR="00B27C3E" w:rsidRPr="0003549D" w:rsidRDefault="00B27C3E" w:rsidP="0003549D">
      <w:pPr>
        <w:spacing w:after="0"/>
        <w:jc w:val="center"/>
        <w:rPr>
          <w:b/>
          <w:color w:val="FF0000"/>
          <w:sz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717AB" w14:paraId="42EF8E07" w14:textId="77777777" w:rsidTr="001717AB">
        <w:tc>
          <w:tcPr>
            <w:tcW w:w="3116" w:type="dxa"/>
          </w:tcPr>
          <w:p w14:paraId="6A010394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Date</w:t>
            </w:r>
          </w:p>
        </w:tc>
        <w:tc>
          <w:tcPr>
            <w:tcW w:w="3117" w:type="dxa"/>
          </w:tcPr>
          <w:p w14:paraId="43F323C6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Location</w:t>
            </w:r>
          </w:p>
        </w:tc>
        <w:tc>
          <w:tcPr>
            <w:tcW w:w="3117" w:type="dxa"/>
          </w:tcPr>
          <w:p w14:paraId="61B0490E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Time</w:t>
            </w:r>
          </w:p>
        </w:tc>
      </w:tr>
      <w:tr w:rsidR="006F2C39" w14:paraId="6E8DC00A" w14:textId="77777777" w:rsidTr="001717AB">
        <w:tc>
          <w:tcPr>
            <w:tcW w:w="3116" w:type="dxa"/>
          </w:tcPr>
          <w:p w14:paraId="7B288A9D" w14:textId="1D4E5AA3" w:rsidR="006F2C39" w:rsidRPr="001717AB" w:rsidRDefault="006F2C39" w:rsidP="006F2C39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 xml:space="preserve">Jan </w:t>
            </w:r>
            <w:r w:rsidR="000F0809">
              <w:rPr>
                <w:sz w:val="48"/>
              </w:rPr>
              <w:t>6</w:t>
            </w:r>
          </w:p>
        </w:tc>
        <w:tc>
          <w:tcPr>
            <w:tcW w:w="3117" w:type="dxa"/>
          </w:tcPr>
          <w:p w14:paraId="5D5AB4B3" w14:textId="27F1D5E3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BD3270B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0260123" w14:textId="77777777" w:rsidTr="001717AB">
        <w:tc>
          <w:tcPr>
            <w:tcW w:w="3116" w:type="dxa"/>
          </w:tcPr>
          <w:p w14:paraId="4F0D20F7" w14:textId="7AE7A724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March </w:t>
            </w:r>
            <w:r w:rsidR="000F0809">
              <w:rPr>
                <w:sz w:val="48"/>
              </w:rPr>
              <w:t>3</w:t>
            </w:r>
          </w:p>
        </w:tc>
        <w:tc>
          <w:tcPr>
            <w:tcW w:w="3117" w:type="dxa"/>
          </w:tcPr>
          <w:p w14:paraId="45B67BC5" w14:textId="2F99C199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04B71ED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4DBBCEF8" w14:textId="77777777" w:rsidTr="001717AB">
        <w:tc>
          <w:tcPr>
            <w:tcW w:w="3116" w:type="dxa"/>
          </w:tcPr>
          <w:p w14:paraId="4D063A96" w14:textId="619A68F2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May </w:t>
            </w:r>
            <w:r w:rsidR="000F0809">
              <w:rPr>
                <w:sz w:val="48"/>
              </w:rPr>
              <w:t>12*</w:t>
            </w:r>
          </w:p>
        </w:tc>
        <w:tc>
          <w:tcPr>
            <w:tcW w:w="3117" w:type="dxa"/>
          </w:tcPr>
          <w:p w14:paraId="0302600B" w14:textId="537A755E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0D2B35CE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35007420" w14:textId="77777777" w:rsidTr="001717AB">
        <w:tc>
          <w:tcPr>
            <w:tcW w:w="3116" w:type="dxa"/>
          </w:tcPr>
          <w:p w14:paraId="38FFD43B" w14:textId="05511A3E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July </w:t>
            </w:r>
            <w:r w:rsidR="000F0809">
              <w:rPr>
                <w:sz w:val="48"/>
              </w:rPr>
              <w:t>7</w:t>
            </w:r>
          </w:p>
        </w:tc>
        <w:tc>
          <w:tcPr>
            <w:tcW w:w="3117" w:type="dxa"/>
          </w:tcPr>
          <w:p w14:paraId="497DA550" w14:textId="3124D548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43BCBA5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9827AED" w14:textId="77777777" w:rsidTr="001717AB">
        <w:tc>
          <w:tcPr>
            <w:tcW w:w="3116" w:type="dxa"/>
          </w:tcPr>
          <w:p w14:paraId="6D73BAC7" w14:textId="476BD904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Sept </w:t>
            </w:r>
            <w:r w:rsidR="000F0809">
              <w:rPr>
                <w:sz w:val="48"/>
              </w:rPr>
              <w:t>8*</w:t>
            </w:r>
          </w:p>
        </w:tc>
        <w:tc>
          <w:tcPr>
            <w:tcW w:w="3117" w:type="dxa"/>
          </w:tcPr>
          <w:p w14:paraId="0BD14541" w14:textId="5268D8CB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765A83E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7985EE45" w14:textId="77777777" w:rsidTr="001717AB">
        <w:tc>
          <w:tcPr>
            <w:tcW w:w="3116" w:type="dxa"/>
          </w:tcPr>
          <w:p w14:paraId="6DB29975" w14:textId="3F355347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Nov </w:t>
            </w:r>
            <w:r w:rsidR="000F0809">
              <w:rPr>
                <w:sz w:val="48"/>
              </w:rPr>
              <w:t>3</w:t>
            </w:r>
          </w:p>
        </w:tc>
        <w:tc>
          <w:tcPr>
            <w:tcW w:w="3117" w:type="dxa"/>
          </w:tcPr>
          <w:p w14:paraId="77B602A7" w14:textId="27699956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1C90C944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</w:tbl>
    <w:p w14:paraId="2212D297" w14:textId="77777777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0D2BC708" w14:textId="77777777" w:rsidR="00910D84" w:rsidRPr="00910D84" w:rsidRDefault="00910D84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*Second Thursday of the month</w:t>
      </w:r>
    </w:p>
    <w:p w14:paraId="637F3820" w14:textId="77777777" w:rsidR="006F2C39" w:rsidRDefault="006F2C39" w:rsidP="006F2C39">
      <w:pPr>
        <w:spacing w:after="0"/>
        <w:rPr>
          <w:sz w:val="28"/>
          <w:szCs w:val="28"/>
        </w:rPr>
      </w:pPr>
    </w:p>
    <w:p w14:paraId="229902A3" w14:textId="77777777" w:rsidR="006F2C39" w:rsidRDefault="006F2C39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Typical meeting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1AD7F4C4" w14:textId="77777777" w:rsidR="0003549D" w:rsidRP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 xml:space="preserve">Stafford Twp Administrative Office </w:t>
      </w:r>
      <w:proofErr w:type="spellStart"/>
      <w:r w:rsidRPr="006F2C39">
        <w:rPr>
          <w:sz w:val="28"/>
          <w:szCs w:val="28"/>
        </w:rPr>
        <w:t>Bldg</w:t>
      </w:r>
      <w:proofErr w:type="spellEnd"/>
      <w:r w:rsidRPr="006F2C39">
        <w:rPr>
          <w:sz w:val="28"/>
          <w:szCs w:val="28"/>
        </w:rPr>
        <w:t>, 260 E. Bay Ave, Manahawkin, NJ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F0809"/>
    <w:rsid w:val="00110CFC"/>
    <w:rsid w:val="001717AB"/>
    <w:rsid w:val="0036139B"/>
    <w:rsid w:val="0039769C"/>
    <w:rsid w:val="004877F9"/>
    <w:rsid w:val="004C4ABF"/>
    <w:rsid w:val="004D284D"/>
    <w:rsid w:val="00690B17"/>
    <w:rsid w:val="00692D10"/>
    <w:rsid w:val="006F2C39"/>
    <w:rsid w:val="007A3D34"/>
    <w:rsid w:val="008A442B"/>
    <w:rsid w:val="00910D84"/>
    <w:rsid w:val="009928ED"/>
    <w:rsid w:val="009B160F"/>
    <w:rsid w:val="00B27C3E"/>
    <w:rsid w:val="00B30E9C"/>
    <w:rsid w:val="00C65790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3</cp:revision>
  <dcterms:created xsi:type="dcterms:W3CDTF">2021-08-17T19:27:00Z</dcterms:created>
  <dcterms:modified xsi:type="dcterms:W3CDTF">2021-08-25T20:15:00Z</dcterms:modified>
</cp:coreProperties>
</file>